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bookmarkStart w:id="0" w:name="_GoBack"/>
      <w:ins w:id="1" w:author="Sečkařová Andrea" w:date="2021-11-25T09:04:00Z">
        <w:r w:rsidR="00444313" w:rsidRPr="00444313">
          <w:rPr>
            <w:rFonts w:ascii="Verdana" w:eastAsia="Calibri" w:hAnsi="Verdana"/>
            <w:b/>
            <w:sz w:val="18"/>
            <w:szCs w:val="18"/>
            <w:lang w:eastAsia="en-US"/>
            <w:rPrChange w:id="2" w:author="Sečkařová Andrea" w:date="2021-11-25T09:05:00Z">
              <w:rPr>
                <w:rFonts w:ascii="Verdana" w:eastAsia="Calibri" w:hAnsi="Verdana"/>
                <w:sz w:val="18"/>
                <w:szCs w:val="18"/>
                <w:lang w:eastAsia="en-US"/>
              </w:rPr>
            </w:rPrChange>
          </w:rPr>
          <w:t>Opravy a údržba strojů a přístrojů - Servis klimatizací</w:t>
        </w:r>
      </w:ins>
      <w:bookmarkEnd w:id="0"/>
      <w:del w:id="3" w:author="Sečkařová Andrea" w:date="2021-11-25T09:04:00Z">
        <w:r w:rsidR="00BB5F55" w:rsidRPr="00EF2B56" w:rsidDel="00444313">
          <w:rPr>
            <w:rFonts w:ascii="Verdana" w:hAnsi="Verdana"/>
            <w:sz w:val="18"/>
            <w:szCs w:val="18"/>
            <w:highlight w:val="green"/>
          </w:rPr>
          <w:delText>………………………….</w:delText>
        </w:r>
      </w:del>
      <w:del w:id="4" w:author="Sečkařová Andrea" w:date="2021-11-25T09:05:00Z">
        <w:r w:rsidR="00BB5F55" w:rsidRPr="00EF2B56" w:rsidDel="00444313">
          <w:rPr>
            <w:rFonts w:ascii="Verdana" w:hAnsi="Verdana"/>
            <w:sz w:val="18"/>
            <w:szCs w:val="18"/>
            <w:highlight w:val="green"/>
          </w:rPr>
          <w:delText>.</w:delText>
        </w:r>
      </w:del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4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4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ečkařová Andrea">
    <w15:presenceInfo w15:providerId="None" w15:userId="Sečkařová Andr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44313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CC090DE-10D6-4DA8-A37D-56D7D16B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BED33-5E1E-48EC-BC59-CE346850EF6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B1F2B4D-02F6-4D88-9E9A-F0A2494F7A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294F8B-4959-44CD-887F-563BDFDAB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7590CF-AED8-451F-9985-8CEE6C705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2018-12-07T16:21:00Z</dcterms:created>
  <dcterms:modified xsi:type="dcterms:W3CDTF">2021-11-25T08:05:00Z</dcterms:modified>
</cp:coreProperties>
</file>